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552112" w:rsidRPr="00552112">
        <w:rPr>
          <w:rFonts w:ascii="Arial" w:hAnsi="Arial" w:cs="Arial"/>
          <w:b/>
          <w:sz w:val="20"/>
          <w:szCs w:val="20"/>
        </w:rPr>
        <w:t>II/352 Hrbov průtah</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ujednáními v této </w:t>
      </w:r>
      <w:r w:rsidRPr="00D06B08">
        <w:rPr>
          <w:rFonts w:ascii="Arial" w:eastAsia="Times New Roman" w:hAnsi="Arial" w:cs="Arial"/>
          <w:sz w:val="20"/>
          <w:szCs w:val="20"/>
          <w:lang w:eastAsia="ar-SA"/>
        </w:rPr>
        <w:lastRenderedPageBreak/>
        <w:t>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bookmarkStart w:id="0" w:name="_GoBack"/>
      <w:bookmarkEnd w:id="0"/>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D5AA7">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D5AA7">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10183D" w:rsidP="006E11F6">
          <w:pPr>
            <w:spacing w:after="120"/>
            <w:rPr>
              <w:rFonts w:ascii="Arial" w:hAnsi="Arial" w:cs="Arial"/>
              <w:b/>
              <w:sz w:val="16"/>
              <w:szCs w:val="16"/>
            </w:rPr>
          </w:pPr>
          <w:r w:rsidRPr="0010183D">
            <w:rPr>
              <w:rFonts w:ascii="Arial" w:hAnsi="Arial" w:cs="Arial"/>
              <w:b/>
              <w:sz w:val="16"/>
              <w:szCs w:val="16"/>
            </w:rPr>
            <w:t>II/352 Hrbov průtah</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13</Pages>
  <Words>4728</Words>
  <Characters>27902</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40</cp:revision>
  <dcterms:created xsi:type="dcterms:W3CDTF">2022-10-25T21:48:00Z</dcterms:created>
  <dcterms:modified xsi:type="dcterms:W3CDTF">2024-01-17T08:29:00Z</dcterms:modified>
</cp:coreProperties>
</file>